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38"/>
        <w:gridCol w:w="8940"/>
        <w:gridCol w:w="38"/>
      </w:tblGrid>
      <w:tr w:rsidR="0080594F" w:rsidRPr="00170FA7" w:rsidTr="00B60D4E">
        <w:trPr>
          <w:gridAfter w:val="1"/>
          <w:wAfter w:w="38" w:type="dxa"/>
        </w:trPr>
        <w:tc>
          <w:tcPr>
            <w:tcW w:w="8978" w:type="dxa"/>
            <w:gridSpan w:val="2"/>
          </w:tcPr>
          <w:p w:rsidR="0080594F" w:rsidRPr="00EB1372" w:rsidRDefault="0080594F">
            <w:pPr>
              <w:rPr>
                <w:rFonts w:ascii="Comic Sans MS" w:hAnsi="Comic Sans MS"/>
                <w:b/>
                <w:sz w:val="40"/>
                <w:szCs w:val="40"/>
                <w:lang w:val="en-US"/>
              </w:rPr>
            </w:pPr>
            <w:bookmarkStart w:id="0" w:name="_GoBack"/>
            <w:bookmarkEnd w:id="0"/>
            <w:r w:rsidRPr="00EB1372">
              <w:rPr>
                <w:rFonts w:ascii="Comic Sans MS" w:hAnsi="Comic Sans MS"/>
                <w:b/>
                <w:sz w:val="40"/>
                <w:szCs w:val="40"/>
                <w:lang w:val="en-US"/>
              </w:rPr>
              <w:t>Profile and Attitud</w:t>
            </w:r>
            <w:r w:rsidR="00503135" w:rsidRPr="00EB1372">
              <w:rPr>
                <w:rFonts w:ascii="Comic Sans MS" w:hAnsi="Comic Sans MS"/>
                <w:b/>
                <w:sz w:val="40"/>
                <w:szCs w:val="40"/>
                <w:lang w:val="en-US"/>
              </w:rPr>
              <w:t xml:space="preserve">es Comments Period GK </w:t>
            </w:r>
            <w:r w:rsidR="00EB1372">
              <w:rPr>
                <w:rFonts w:ascii="Comic Sans MS" w:hAnsi="Comic Sans MS"/>
                <w:b/>
                <w:sz w:val="40"/>
                <w:szCs w:val="40"/>
                <w:lang w:val="en-US"/>
              </w:rPr>
              <w:t xml:space="preserve">   </w:t>
            </w:r>
            <w:r w:rsidR="00503135" w:rsidRPr="00EB1372">
              <w:rPr>
                <w:rFonts w:ascii="Comic Sans MS" w:hAnsi="Comic Sans MS"/>
                <w:b/>
                <w:sz w:val="40"/>
                <w:szCs w:val="40"/>
                <w:lang w:val="en-US"/>
              </w:rPr>
              <w:t>2012-2013</w:t>
            </w:r>
          </w:p>
        </w:tc>
      </w:tr>
      <w:tr w:rsidR="0080594F" w:rsidRPr="00503135" w:rsidTr="00B60D4E">
        <w:trPr>
          <w:gridAfter w:val="1"/>
          <w:wAfter w:w="38" w:type="dxa"/>
        </w:trPr>
        <w:tc>
          <w:tcPr>
            <w:tcW w:w="8978" w:type="dxa"/>
            <w:gridSpan w:val="2"/>
          </w:tcPr>
          <w:p w:rsidR="0080594F" w:rsidRDefault="00575D4E" w:rsidP="00575D4E">
            <w:r>
              <w:t>1.</w:t>
            </w:r>
            <w:r w:rsidR="00B60D4E">
              <w:t>Catalina Acuña Rodas</w:t>
            </w:r>
          </w:p>
          <w:p w:rsidR="000D56A6" w:rsidRDefault="000D56A6" w:rsidP="00575D4E"/>
          <w:p w:rsidR="00575D4E" w:rsidRDefault="00575D4E" w:rsidP="00575D4E">
            <w:r>
              <w:t>Dentro de los atributos de</w:t>
            </w:r>
            <w:ins w:id="1" w:author="Sidey" w:date="2012-12-09T11:41:00Z">
              <w:r w:rsidR="00170FA7">
                <w:t xml:space="preserve">l </w:t>
              </w:r>
            </w:ins>
            <w:r>
              <w:t xml:space="preserve"> </w:t>
            </w:r>
            <w:del w:id="2" w:author="Sidey" w:date="2012-12-09T11:40:00Z">
              <w:r w:rsidDel="00170FA7">
                <w:delText xml:space="preserve">nuestro </w:delText>
              </w:r>
            </w:del>
            <w:r>
              <w:t xml:space="preserve">perfil IB. Catalina </w:t>
            </w:r>
            <w:r w:rsidR="00625D15">
              <w:t xml:space="preserve">comienza a  mostrar </w:t>
            </w:r>
            <w:r>
              <w:t xml:space="preserve"> curiosidad y el deseo de aprender a través de la exploración de su entorno, lo que la ha convertido en una niña indagadora (Inquirer). Se muestra con buena capacidad de trabajar en grupo y acepta las ideas de los amigos, evidenciándose así como una niña de mentalidad abierta (</w:t>
            </w:r>
            <w:r w:rsidR="008445DE">
              <w:t>Open</w:t>
            </w:r>
            <w:r w:rsidR="008445DE" w:rsidRPr="008445DE">
              <w:rPr>
                <w:color w:val="FF0000"/>
              </w:rPr>
              <w:t xml:space="preserve">- </w:t>
            </w:r>
            <w:r w:rsidR="008445DE">
              <w:t>Minded</w:t>
            </w:r>
            <w:r>
              <w:t xml:space="preserve">). Se ha observado con actitudes de ser pensadora (Thinker), pues en ocasiones le agrada asumir nuevos retos en su aprendizaje  de los temas vistos en clase. Además de ser </w:t>
            </w:r>
            <w:proofErr w:type="gramStart"/>
            <w:r>
              <w:t>informada</w:t>
            </w:r>
            <w:ins w:id="3" w:author="Sidey" w:date="2012-12-09T11:42:00Z">
              <w:r w:rsidR="00170FA7">
                <w:t>(</w:t>
              </w:r>
            </w:ins>
            <w:proofErr w:type="gramEnd"/>
            <w:r w:rsidR="00170FA7">
              <w:rPr>
                <w:color w:val="FF0000"/>
              </w:rPr>
              <w:t>agregar ejemplos)</w:t>
            </w:r>
            <w:del w:id="4" w:author="Sidey" w:date="2012-12-09T11:42:00Z">
              <w:r w:rsidDel="00170FA7">
                <w:delText xml:space="preserve"> </w:delText>
              </w:r>
            </w:del>
            <w:r>
              <w:t xml:space="preserve">(Knowledgeable), es una niña solidaria (Caring), le agrada ser afectuosa y  amable con  sus amigas. Ha </w:t>
            </w:r>
            <w:ins w:id="5" w:author="Sidey" w:date="2012-12-09T11:41:00Z">
              <w:r w:rsidR="00170FA7">
                <w:rPr>
                  <w:color w:val="FF0000"/>
                </w:rPr>
                <w:t xml:space="preserve">empezado a </w:t>
              </w:r>
            </w:ins>
            <w:r>
              <w:t>demostra</w:t>
            </w:r>
            <w:ins w:id="6" w:author="Sidey" w:date="2012-12-09T11:42:00Z">
              <w:r w:rsidR="00170FA7">
                <w:t>r</w:t>
              </w:r>
            </w:ins>
            <w:del w:id="7" w:author="Sidey" w:date="2012-12-09T11:42:00Z">
              <w:r w:rsidDel="00170FA7">
                <w:delText>do</w:delText>
              </w:r>
            </w:del>
            <w:r>
              <w:t xml:space="preserve"> actitudes para convertirse en una niña equilibrada (Balanced).</w:t>
            </w:r>
          </w:p>
          <w:p w:rsidR="00575D4E" w:rsidRDefault="00575D4E" w:rsidP="00575D4E"/>
          <w:p w:rsidR="00575D4E" w:rsidRPr="00503135" w:rsidRDefault="00575D4E" w:rsidP="00575D4E">
            <w:r>
              <w:t>Se ha</w:t>
            </w:r>
            <w:r w:rsidR="000D56A6">
              <w:t xml:space="preserve"> empezando  a   observar a Catalina</w:t>
            </w:r>
            <w:r>
              <w:t xml:space="preserve"> actuando con seguridad en sí misma (Confidence), realizando  con entusiasmo (Enthusiasm) las entrevistas y expresando sus opiniones en charlas grupales; igualmente demuestra aprecio (Appreciation) por su entorno,</w:t>
            </w:r>
            <w:r w:rsidR="000D56A6">
              <w:t xml:space="preserve">  así mismo </w:t>
            </w:r>
            <w:r>
              <w:t>sentido de respeto (Respect) y tolerancia (Tolerance) por los amigos.</w:t>
            </w:r>
          </w:p>
        </w:tc>
      </w:tr>
      <w:tr w:rsidR="00B60D4E" w:rsidRPr="00B60D4E" w:rsidTr="00B60D4E">
        <w:trPr>
          <w:gridBefore w:val="1"/>
          <w:wBefore w:w="38" w:type="dxa"/>
        </w:trPr>
        <w:tc>
          <w:tcPr>
            <w:tcW w:w="8978" w:type="dxa"/>
            <w:gridSpan w:val="2"/>
          </w:tcPr>
          <w:p w:rsidR="00B60D4E" w:rsidRDefault="00B60D4E" w:rsidP="00A44361">
            <w:r w:rsidRPr="00B60D4E">
              <w:t>2. María José Alomia Franco</w:t>
            </w:r>
          </w:p>
          <w:p w:rsidR="00BE4B3A" w:rsidRDefault="00BE4B3A" w:rsidP="00A44361"/>
          <w:p w:rsidR="00BE4B3A" w:rsidRDefault="00BE4B3A" w:rsidP="00BE4B3A">
            <w:r>
              <w:t xml:space="preserve">Dentro de los atributos de </w:t>
            </w:r>
            <w:del w:id="8" w:author="Sidey" w:date="2012-12-09T11:45:00Z">
              <w:r w:rsidDel="004A35E4">
                <w:delText>nuestro</w:delText>
              </w:r>
            </w:del>
            <w:r>
              <w:t xml:space="preserve"> perfil IB. María José  se destaca por su curiosidad y el deseo de aprender a través de la exploración de su entorno, lo que la ha convertido en una niña indagadora (Inquirer). Se muestra con buena capacidad de trabajar en grupo y acepta las ideas de los amigos, evidenciándose así como una niña de mentalidad abierta (</w:t>
            </w:r>
            <w:r w:rsidR="008445DE">
              <w:t>Open</w:t>
            </w:r>
            <w:r w:rsidR="008445DE" w:rsidRPr="008445DE">
              <w:rPr>
                <w:color w:val="FF0000"/>
              </w:rPr>
              <w:t xml:space="preserve">- </w:t>
            </w:r>
            <w:r w:rsidR="008445DE">
              <w:t>Minded</w:t>
            </w:r>
            <w:r>
              <w:t>). Se ha observado con actitudes de ser pensadora (Thinker), pues le agrada asumir nuevos retos en su aprendizaje e ir un poco más allá de los temas vistos en clase. Además de ser informada (Knowledgeable), es una niña solidaria (Caring), le agrada ser afectuosa y  amable con  sus amigos. Ha demostrado actitudes para convertirse en una niña equilibrada (Balanced).</w:t>
            </w:r>
          </w:p>
          <w:p w:rsidR="00BE4B3A" w:rsidRDefault="00BE4B3A" w:rsidP="00BE4B3A"/>
          <w:p w:rsidR="00BE4B3A" w:rsidRPr="00B60D4E" w:rsidRDefault="00BE4B3A" w:rsidP="00A44361">
            <w:r>
              <w:t>Se ha observado actuando con seguridad en sí misma (Confidence), realizando  con entusiasmo (Enthusiasm) las entrevistas y expresando sus opiniones en charlas grupales; igualmente demuestra aprecio (Appreciation) por su entorno, con un alto sentido de respeto (Respect) y tolerancia (Tolerance) por los amigos.</w:t>
            </w:r>
          </w:p>
        </w:tc>
      </w:tr>
      <w:tr w:rsidR="00B60D4E" w:rsidRPr="00B60D4E" w:rsidTr="00B60D4E">
        <w:trPr>
          <w:gridBefore w:val="1"/>
          <w:wBefore w:w="38" w:type="dxa"/>
        </w:trPr>
        <w:tc>
          <w:tcPr>
            <w:tcW w:w="8978" w:type="dxa"/>
            <w:gridSpan w:val="2"/>
          </w:tcPr>
          <w:p w:rsidR="00B60D4E" w:rsidRDefault="00B60D4E" w:rsidP="00A44361">
            <w:r w:rsidRPr="00B60D4E">
              <w:t>3. Valentina Delgado Velásquez</w:t>
            </w:r>
          </w:p>
          <w:p w:rsidR="00BE4B3A" w:rsidRDefault="00BE4B3A" w:rsidP="00A44361"/>
          <w:p w:rsidR="00BE4B3A" w:rsidRDefault="00BE4B3A" w:rsidP="00BE4B3A">
            <w:r>
              <w:t xml:space="preserve">Dentro de los atributos de </w:t>
            </w:r>
            <w:del w:id="9" w:author="Sidey" w:date="2012-12-09T11:48:00Z">
              <w:r w:rsidDel="004A35E4">
                <w:delText xml:space="preserve">nuestro </w:delText>
              </w:r>
            </w:del>
            <w:r>
              <w:t>perfil IB, Valentina se destaca por su curiosidad y el deseo de aprender a través de la exploración de su entorno, lo que la ha convertido en una niña indagadora (Inquirer). Se muestra con buena capacidad de trabajar en grupo y a veces acepta  las ideas de los amigos evidenciándose así como una niña de mentalidad abierta (Open</w:t>
            </w:r>
            <w:r w:rsidR="008445DE" w:rsidRPr="008445DE">
              <w:rPr>
                <w:color w:val="FF0000"/>
              </w:rPr>
              <w:t>-</w:t>
            </w:r>
            <w:r w:rsidRPr="008445DE">
              <w:rPr>
                <w:color w:val="FF0000"/>
              </w:rPr>
              <w:t xml:space="preserve"> </w:t>
            </w:r>
            <w:r>
              <w:t>Minded), se ha observado con actitudes de ser pensadora (Thinker) pues le agrada asumir nuevos retos en su aprendizaje al ir un poco más allá de los temas vistos en clase, además de ser informada (Knowledgeable), es una niña solidaria (Caring), le agrada ser afectuosa y  amable con  sus amigas más cercanas, pero en general sus relaciones son  positivas con el resto del grupo.</w:t>
            </w:r>
          </w:p>
          <w:p w:rsidR="00BE4B3A" w:rsidRDefault="00BE4B3A" w:rsidP="00BE4B3A"/>
          <w:p w:rsidR="00BE4B3A" w:rsidRDefault="00BE4B3A" w:rsidP="00A44361">
            <w:r>
              <w:t xml:space="preserve">Se ha observado actuando con seguridad en sí misma (Confidence), realizando  con entusiasmo (Enthusiasm) las entrevistas y expresando sus opiniones en charlas grupales; igualmente demuestra aprecio (Appreciation) por su entorno, con un alto sentido de respeto (Respect) y </w:t>
            </w:r>
            <w:r>
              <w:lastRenderedPageBreak/>
              <w:t xml:space="preserve">tolerancia (Tolerance) por los demás. </w:t>
            </w:r>
          </w:p>
          <w:p w:rsidR="00BE4B3A" w:rsidRPr="00B60D4E" w:rsidRDefault="00BE4B3A" w:rsidP="00A44361"/>
        </w:tc>
      </w:tr>
      <w:tr w:rsidR="00B60D4E" w:rsidRPr="00B60D4E" w:rsidTr="00B60D4E">
        <w:trPr>
          <w:gridBefore w:val="1"/>
          <w:wBefore w:w="38" w:type="dxa"/>
        </w:trPr>
        <w:tc>
          <w:tcPr>
            <w:tcW w:w="8978" w:type="dxa"/>
            <w:gridSpan w:val="2"/>
          </w:tcPr>
          <w:p w:rsidR="00B60D4E" w:rsidRDefault="00B60D4E" w:rsidP="00A44361">
            <w:r w:rsidRPr="00B60D4E">
              <w:lastRenderedPageBreak/>
              <w:t>4. Thomas Didyme-Dome Botero</w:t>
            </w:r>
          </w:p>
          <w:p w:rsidR="0053720B" w:rsidRDefault="0053720B" w:rsidP="00A44361"/>
          <w:p w:rsidR="0053720B" w:rsidRDefault="0053720B" w:rsidP="0053720B">
            <w:r>
              <w:t xml:space="preserve">Thomas  ha evidenciado características propias de un niño indagador (Inquierer), haciendo preguntas sobre diversos temas, mostrando curiosidad por todo aquello que lo rodea y compartiendo con amigos y profesores todos sus descubrimientos en las entrevistas que ha realizado con gran entusiasmo; evidenciando a la vez ser informado (Knowledgeable), otro atributo de </w:t>
            </w:r>
            <w:del w:id="10" w:author="Sidey" w:date="2012-12-09T12:01:00Z">
              <w:r w:rsidDel="001C4B8A">
                <w:delText xml:space="preserve">nuestro </w:delText>
              </w:r>
            </w:del>
            <w:r>
              <w:t>perfil IB. Se ha observado como un pensa</w:t>
            </w:r>
            <w:r w:rsidR="000A2B6A">
              <w:t xml:space="preserve">dor (Thinker), al analizar algunas  situaciones </w:t>
            </w:r>
            <w:r>
              <w:t xml:space="preserve"> y sacar conclusiones acertadas sobre los temas vistos. Estamos motivando a Thomas para que adquiera habilidades propias que le permitan ser un niño solidario (Caring) y así pueda  alcanzar el atributo de ser, </w:t>
            </w:r>
            <w:del w:id="11" w:author="Sidey" w:date="2012-12-09T12:01:00Z">
              <w:r w:rsidDel="001C4B8A">
                <w:delText xml:space="preserve">además, </w:delText>
              </w:r>
            </w:del>
            <w:r>
              <w:t>equilibrado (Balanced)</w:t>
            </w:r>
            <w:ins w:id="12" w:author="Sidey" w:date="2012-12-09T12:02:00Z">
              <w:r w:rsidR="001C4B8A">
                <w:t xml:space="preserve"> (</w:t>
              </w:r>
              <w:r w:rsidR="001C4B8A">
                <w:rPr>
                  <w:color w:val="FF0000"/>
                </w:rPr>
                <w:t>explicar)</w:t>
              </w:r>
            </w:ins>
            <w:r>
              <w:t xml:space="preserve">.  Igualmente, </w:t>
            </w:r>
            <w:r w:rsidR="004A406A">
              <w:t>ha mostrado</w:t>
            </w:r>
            <w:r w:rsidR="00625D15">
              <w:t xml:space="preserve"> con apoyo</w:t>
            </w:r>
            <w:r w:rsidR="004A406A">
              <w:t xml:space="preserve"> ser un niño de </w:t>
            </w:r>
            <w:r>
              <w:t>mentalidad abierta (Open- Minded) al aceptar diversas sugerencias de los amigos para realizar un buen trabajo en equipo.</w:t>
            </w:r>
          </w:p>
          <w:p w:rsidR="0053720B" w:rsidRDefault="0053720B" w:rsidP="0053720B"/>
          <w:p w:rsidR="0053720B" w:rsidRDefault="0053720B" w:rsidP="0053720B">
            <w:r>
              <w:t>En cuanto a las actitudes,  se muestra</w:t>
            </w:r>
            <w:r w:rsidR="004A406A">
              <w:t xml:space="preserve"> un poco más</w:t>
            </w:r>
            <w:r>
              <w:t xml:space="preserve"> seguro (Confidence), realiza con entusiasmo (Enthusiasm) cada propuesta de trabajo. Seguimos acompañándolo para que muestre </w:t>
            </w:r>
            <w:r w:rsidR="00EB1372">
              <w:t>más</w:t>
            </w:r>
            <w:r>
              <w:t xml:space="preserve"> aprecio (Appreciation) y respeto (Respect)  por los objetos </w:t>
            </w:r>
            <w:ins w:id="13" w:author="Sidey" w:date="2012-12-09T12:05:00Z">
              <w:r w:rsidR="001C4B8A">
                <w:t>(</w:t>
              </w:r>
            </w:ins>
            <w:r w:rsidR="001C4B8A">
              <w:rPr>
                <w:color w:val="FF0000"/>
              </w:rPr>
              <w:t>solo objetos</w:t>
            </w:r>
            <w:proofErr w:type="gramStart"/>
            <w:r w:rsidR="001C4B8A">
              <w:rPr>
                <w:color w:val="FF0000"/>
              </w:rPr>
              <w:t>)</w:t>
            </w:r>
            <w:r>
              <w:t>que</w:t>
            </w:r>
            <w:proofErr w:type="gramEnd"/>
            <w:r>
              <w:t xml:space="preserve"> lo rodean.</w:t>
            </w:r>
          </w:p>
          <w:p w:rsidR="0053720B" w:rsidRDefault="0053720B" w:rsidP="00A44361">
            <w:r>
              <w:t xml:space="preserve">Estamos orientándolo en las reflexiones para que alcance </w:t>
            </w:r>
            <w:del w:id="14" w:author="Sidey" w:date="2012-12-09T12:06:00Z">
              <w:r w:rsidDel="001C4B8A">
                <w:delText xml:space="preserve">un mayor nivel </w:delText>
              </w:r>
            </w:del>
            <w:ins w:id="15" w:author="Sidey" w:date="2012-12-09T12:06:00Z">
              <w:r w:rsidR="001C4B8A">
                <w:rPr>
                  <w:color w:val="FF0000"/>
                </w:rPr>
                <w:t xml:space="preserve"> un nivel de </w:t>
              </w:r>
            </w:ins>
            <w:del w:id="16" w:author="Sidey" w:date="2012-12-09T12:06:00Z">
              <w:r w:rsidDel="001C4B8A">
                <w:delText xml:space="preserve">en la </w:delText>
              </w:r>
            </w:del>
            <w:r>
              <w:t>tolerancia (Tolerance) hacia los demás compañeros.</w:t>
            </w:r>
          </w:p>
          <w:p w:rsidR="004A406A" w:rsidRPr="00B60D4E" w:rsidRDefault="004A406A" w:rsidP="00A44361"/>
        </w:tc>
      </w:tr>
      <w:tr w:rsidR="00B60D4E" w:rsidRPr="00B60D4E" w:rsidTr="00B60D4E">
        <w:trPr>
          <w:gridBefore w:val="1"/>
          <w:wBefore w:w="38" w:type="dxa"/>
        </w:trPr>
        <w:tc>
          <w:tcPr>
            <w:tcW w:w="8978" w:type="dxa"/>
            <w:gridSpan w:val="2"/>
          </w:tcPr>
          <w:p w:rsidR="00B60D4E" w:rsidRDefault="00B60D4E" w:rsidP="00A44361">
            <w:r w:rsidRPr="00B60D4E">
              <w:t>5. Alejandro Duque Peláez</w:t>
            </w:r>
          </w:p>
          <w:p w:rsidR="000A2B6A" w:rsidRDefault="000A2B6A" w:rsidP="00A44361"/>
          <w:p w:rsidR="004A406A" w:rsidRDefault="004A406A" w:rsidP="004A406A">
            <w:r>
              <w:t xml:space="preserve">Dentro de los atributos de </w:t>
            </w:r>
            <w:del w:id="17" w:author="Sidey" w:date="2012-12-09T12:08:00Z">
              <w:r w:rsidDel="00B21552">
                <w:delText>nuestro</w:delText>
              </w:r>
            </w:del>
            <w:r>
              <w:t xml:space="preserve"> perfil IB, Alejandro se ha mostrado  como un niño indagador   (Inquierer), ya que muestra curiosidad  y  entusiasmo por explorar  su entorno, tratando de familiarizarse con todas las cosas que le rodean. Sus participaciones en los diálogos en grupo, son ahora más frecuentes expresando sus opiniones, demostrando ser informado (Knowledgeable); apropiándose de sus saberes referentes a algún tema. Igualmente se ha destacado por ser solidario (Caring), al tratar con respeto a las demás personas. Se ha observado como un niño pensador (Thinker), siendo creativo en la búsqueda de soluciones ante alguna dificultad que se le presente a él o a sus amigos. En sus trabajos en grupo le agrada participar con sus opiniones e ideas, aceptando también las de los amigos; estas cualidades lo convierten en un niño de mentalidad abierta (</w:t>
            </w:r>
            <w:r w:rsidR="00B21552">
              <w:t>Open</w:t>
            </w:r>
            <w:r w:rsidR="00B21552" w:rsidRPr="008445DE">
              <w:rPr>
                <w:color w:val="FF0000"/>
              </w:rPr>
              <w:t xml:space="preserve">- </w:t>
            </w:r>
            <w:r w:rsidR="00B21552">
              <w:t>Minded</w:t>
            </w:r>
            <w:r>
              <w:t>).</w:t>
            </w:r>
          </w:p>
          <w:p w:rsidR="004A406A" w:rsidRDefault="004A406A" w:rsidP="004A406A"/>
          <w:p w:rsidR="004A406A" w:rsidRDefault="004A406A" w:rsidP="004A406A">
            <w:r>
              <w:t xml:space="preserve">Se muestra actuando con  más seguridad en sí mismo (Confidence), realizando  con entusiasmo (Enthusiasm) las entrevistas y expresando sus opiniones en charlas grupales; igualmente manifiesta aprecio (Appreciation) por su entorno, </w:t>
            </w:r>
            <w:del w:id="18" w:author="Sidey" w:date="2012-12-09T12:52:00Z">
              <w:r w:rsidDel="009E0B59">
                <w:delText xml:space="preserve">de la misma manera </w:delText>
              </w:r>
            </w:del>
            <w:r>
              <w:t>respeto (Respect) y tolerancia (Tolerance) por las demás personas.</w:t>
            </w:r>
          </w:p>
          <w:p w:rsidR="004A406A" w:rsidRPr="00B60D4E" w:rsidRDefault="004A406A" w:rsidP="004A406A"/>
        </w:tc>
      </w:tr>
      <w:tr w:rsidR="00B60D4E" w:rsidRPr="00B60D4E" w:rsidTr="00B60D4E">
        <w:trPr>
          <w:gridBefore w:val="1"/>
          <w:wBefore w:w="38" w:type="dxa"/>
        </w:trPr>
        <w:tc>
          <w:tcPr>
            <w:tcW w:w="8978" w:type="dxa"/>
            <w:gridSpan w:val="2"/>
          </w:tcPr>
          <w:p w:rsidR="00DC2A5B" w:rsidRDefault="00B60D4E" w:rsidP="00DC2A5B">
            <w:r w:rsidRPr="00B60D4E">
              <w:t>6. Manuela Fernández Bueno</w:t>
            </w:r>
            <w:r w:rsidR="00DC2A5B">
              <w:t xml:space="preserve"> </w:t>
            </w:r>
          </w:p>
          <w:p w:rsidR="000D56A6" w:rsidRDefault="000D56A6" w:rsidP="00DC2A5B"/>
          <w:p w:rsidR="00DC2A5B" w:rsidRDefault="00DC2A5B" w:rsidP="00DC2A5B">
            <w:r>
              <w:t xml:space="preserve">Durante el primer período. </w:t>
            </w:r>
            <w:r w:rsidRPr="00DC2A5B">
              <w:t>Manuela</w:t>
            </w:r>
            <w:r>
              <w:t xml:space="preserve"> se  destacó al mostrar atributos de </w:t>
            </w:r>
            <w:del w:id="19" w:author="Sidey" w:date="2012-12-09T12:09:00Z">
              <w:r w:rsidDel="004B0ADA">
                <w:delText>nuestro</w:delText>
              </w:r>
            </w:del>
            <w:r>
              <w:t xml:space="preserve"> perfil IB. Sobresalió como una niña  indagadora (Inquierer), buscando diversas maneras de aprender; estuvo observando las carteleras de los pasillos y luego haciendo preguntas al respecto, promoviendo además la curiosidad en algunos de sus amigos, actuó igualmente decidida al hacer entrevistas alrededor del colegio. Es una niña solidaria (Caring) al basar sus relaciones en el respeto, la amabilidad y la cortesía con sus pares. Al establecer relaciones entre los diferentes temas y sacar conclusiones ha demostrado ser pensadora (Thinker) y al compartir sus saberes con </w:t>
            </w:r>
            <w:r>
              <w:lastRenderedPageBreak/>
              <w:t>los demás se ha observado como una niña informada (Knowledgeable). Sus relaciones positivas y su capacidad de aceptar a los demás como son, además de ser tolerante la han posicionado como una niña de mentalidad abierta (Open-Minded). Por todo lo anterior</w:t>
            </w:r>
            <w:r w:rsidRPr="00B60D4E">
              <w:t>. Manuela</w:t>
            </w:r>
            <w:r>
              <w:t xml:space="preserve"> se ha destacado por ser equilibrada (Balanced). </w:t>
            </w:r>
          </w:p>
          <w:p w:rsidR="00DC2A5B" w:rsidRDefault="00DC2A5B" w:rsidP="00DC2A5B"/>
          <w:p w:rsidR="00DC2A5B" w:rsidRPr="00B60D4E" w:rsidRDefault="00DC2A5B" w:rsidP="00DC2A5B">
            <w:r w:rsidRPr="00DC2A5B">
              <w:t>En sus actitudes, Sara se ha mostrado con una mayor seguridad en sí misma (Confidence) y gran aprecio (Appreciation) y respeto (Respect) por sus compañeros y por su entorno. Deseamos destacarla c</w:t>
            </w:r>
            <w:r>
              <w:t>omo una niña que muestra un</w:t>
            </w:r>
            <w:del w:id="20" w:author="Sidey" w:date="2012-12-09T12:11:00Z">
              <w:r w:rsidDel="00E01F67">
                <w:delText xml:space="preserve"> buen</w:delText>
              </w:r>
            </w:del>
            <w:r w:rsidRPr="00DC2A5B">
              <w:t xml:space="preserve"> nivel de tolerancia (Tolerance) hacia aquellos que la rodean.</w:t>
            </w:r>
          </w:p>
        </w:tc>
      </w:tr>
      <w:tr w:rsidR="00B60D4E" w:rsidRPr="00B60D4E" w:rsidTr="00B60D4E">
        <w:trPr>
          <w:gridBefore w:val="1"/>
          <w:wBefore w:w="38" w:type="dxa"/>
        </w:trPr>
        <w:tc>
          <w:tcPr>
            <w:tcW w:w="8978" w:type="dxa"/>
            <w:gridSpan w:val="2"/>
          </w:tcPr>
          <w:p w:rsidR="00B60D4E" w:rsidRDefault="00B60D4E" w:rsidP="00A44361">
            <w:r w:rsidRPr="00B60D4E">
              <w:lastRenderedPageBreak/>
              <w:t>7. Luis Felipe Góngora Murillo</w:t>
            </w:r>
          </w:p>
          <w:p w:rsidR="00FF59A0" w:rsidRDefault="00FF59A0" w:rsidP="00A44361"/>
          <w:p w:rsidR="00FF59A0" w:rsidRDefault="00FF59A0" w:rsidP="00FF59A0">
            <w:r w:rsidRPr="00FF59A0">
              <w:t xml:space="preserve">Luis Felipe </w:t>
            </w:r>
            <w:r>
              <w:t xml:space="preserve">ha evidenciado características propias de un niño indagador (Inquierer), haciendo algunas preguntas sobre diversos temas, mostrando curiosidad por todo aquello que lo rodea y compartiendo con amigos y profesoras todos sus  descubrimientos; demostrando así también ser informado (Knowledgeable). Es un niño pensador (Thinker), pues se muestra en constante búsqueda de conexiones en los temas tratados, además de ser solidario (Caring), al tratar con respeto a los compañeros. Es de mentalidad abierta (Open-Minded), pues acepta a sus amigos y se relaciona con todos mostrándose conciliador. Todos estos son atributos de </w:t>
            </w:r>
            <w:del w:id="21" w:author="Sidey" w:date="2012-12-09T12:12:00Z">
              <w:r w:rsidDel="00E01F67">
                <w:delText xml:space="preserve">nuestro </w:delText>
              </w:r>
            </w:del>
            <w:r>
              <w:t>perfil IB.</w:t>
            </w:r>
          </w:p>
          <w:p w:rsidR="00FF59A0" w:rsidRDefault="00FF59A0" w:rsidP="00FF59A0"/>
          <w:p w:rsidR="00FF59A0" w:rsidRDefault="00FF59A0" w:rsidP="00A44361">
            <w:r>
              <w:t xml:space="preserve">Se ha observado actuando con seguridad en sí mismo (Confidence), realizando con entusiasmo (Enthusiasm) las entrevistas y expresando sus opiniones en charlas grupales. Demuestra aprecio (Appreciation) por su entorno, con un alto sentido de respeto (Respect) y tolerancia (Tolerance) por los demás. </w:t>
            </w:r>
          </w:p>
          <w:p w:rsidR="00FF59A0" w:rsidRPr="00B60D4E" w:rsidRDefault="00FF59A0" w:rsidP="00A44361"/>
        </w:tc>
      </w:tr>
      <w:tr w:rsidR="00B60D4E" w:rsidRPr="00B60D4E" w:rsidTr="00B60D4E">
        <w:trPr>
          <w:gridBefore w:val="1"/>
          <w:wBefore w:w="38" w:type="dxa"/>
        </w:trPr>
        <w:tc>
          <w:tcPr>
            <w:tcW w:w="8978" w:type="dxa"/>
            <w:gridSpan w:val="2"/>
          </w:tcPr>
          <w:p w:rsidR="00B60D4E" w:rsidRDefault="00B60D4E" w:rsidP="00A44361">
            <w:r w:rsidRPr="00B60D4E">
              <w:t>8. María José Guerrero Pacheco</w:t>
            </w:r>
          </w:p>
          <w:p w:rsidR="00FF59A0" w:rsidRDefault="00FF59A0" w:rsidP="00A44361"/>
          <w:p w:rsidR="00FF59A0" w:rsidRDefault="00FF59A0" w:rsidP="00FF59A0">
            <w:r w:rsidRPr="00FF59A0">
              <w:t xml:space="preserve">María José </w:t>
            </w:r>
            <w:r>
              <w:t>se ha observado con el deseo de aprender a través de la exploración de su entorno, le agrada plantear hipótesis y hacer nuevos descubrimientos evidenciándose así  como una niña indagadora (Inquirer). Se muestra con buena capacidad de trabajar en grupo y acepta las ideas de los amigos; demuestra agrado en compartir sus experiencias con los demás, evidenciando ser de mentalidad abierta (</w:t>
            </w:r>
            <w:r w:rsidR="00FD1B98">
              <w:t>Open</w:t>
            </w:r>
            <w:r w:rsidR="00FD1B98" w:rsidRPr="008445DE">
              <w:rPr>
                <w:color w:val="FF0000"/>
              </w:rPr>
              <w:t xml:space="preserve">- </w:t>
            </w:r>
            <w:r w:rsidR="00FD1B98">
              <w:t>Minded</w:t>
            </w:r>
            <w:r>
              <w:t xml:space="preserve">). Ha demostrado actitudes de ser pensadora (Thinker), pues le agrada asumir nuevos retos en su aprendizaje al ir un poco más allá de los temas vistos en clase. Además de ser informada (Knowledgeable), es una niña solidaria (Caring); se muestra afectuosa y amable con  sus amigos. Todos estos atributos de </w:t>
            </w:r>
            <w:del w:id="22" w:author="Sidey" w:date="2012-12-09T12:13:00Z">
              <w:r w:rsidDel="00FD1B98">
                <w:delText xml:space="preserve">nuestro </w:delText>
              </w:r>
            </w:del>
            <w:r>
              <w:t>perfil IB.</w:t>
            </w:r>
          </w:p>
          <w:p w:rsidR="00FF59A0" w:rsidRDefault="00FF59A0" w:rsidP="00FF59A0"/>
          <w:p w:rsidR="00FF59A0" w:rsidRDefault="00FF59A0" w:rsidP="00A44361">
            <w:r>
              <w:t>Se ha observado actuando con seguridad en sí misma (Confidence), realizando  con entusiasmo (Enthusiasm) las entrevistas y expresando sus opiniones en charlas grupales; igualmente demuestra aprecio (Appreciation) por su entorno, con un alto sentido de respeto (Respect) y tolerancia (Tolerance) por las demás personas.</w:t>
            </w:r>
          </w:p>
          <w:p w:rsidR="00FF59A0" w:rsidRPr="00B60D4E" w:rsidRDefault="00FF59A0" w:rsidP="00A44361"/>
        </w:tc>
      </w:tr>
      <w:tr w:rsidR="00B60D4E" w:rsidRPr="00B60D4E" w:rsidTr="00B60D4E">
        <w:trPr>
          <w:gridBefore w:val="1"/>
          <w:wBefore w:w="38" w:type="dxa"/>
        </w:trPr>
        <w:tc>
          <w:tcPr>
            <w:tcW w:w="8978" w:type="dxa"/>
            <w:gridSpan w:val="2"/>
          </w:tcPr>
          <w:p w:rsidR="00513090" w:rsidRDefault="00B60D4E" w:rsidP="00513090">
            <w:r w:rsidRPr="00B60D4E">
              <w:t>9. Santiago Gutiérrez Bueno</w:t>
            </w:r>
          </w:p>
          <w:p w:rsidR="00513090" w:rsidRDefault="00513090" w:rsidP="00513090"/>
          <w:p w:rsidR="00513090" w:rsidRDefault="00513090" w:rsidP="00513090">
            <w:r>
              <w:t>Al concluir el primer período deseamos destacar a  Santiago con algunos de los atributos que está empezando a evidenciar, entre estos están el de ser indagador (Inquierer), al realizar entrevistas y registrar datos encontrados. Además se observa como un niño solidario (Caring), al tratar con respeto a sus compañeros. Es un ni</w:t>
            </w:r>
            <w:r w:rsidR="00EB1372">
              <w:t>ño de mentalidad abierta (Open-M</w:t>
            </w:r>
            <w:r>
              <w:t xml:space="preserve">inded), pues es capaz de trabajar en grupo, aceptando y siguiendo las ideas de sus amigos. Se ha observado  buscando como solucionar pequeños problemas de la vida cotidiana y ha empezado a tomar decisiones </w:t>
            </w:r>
            <w:r>
              <w:lastRenderedPageBreak/>
              <w:t>bien fundamentadas dando pasos para ser un niño pensador (Thinker). Se ha  motivado  para que comparta todos sus saberes y se convierta en un niño informado (Knowledgeable).</w:t>
            </w:r>
          </w:p>
          <w:p w:rsidR="00513090" w:rsidRDefault="00513090" w:rsidP="00513090"/>
          <w:p w:rsidR="00B60D4E" w:rsidRPr="00B60D4E" w:rsidRDefault="00513090" w:rsidP="00513090">
            <w:r>
              <w:t>Demostró  entusiasmo  (Enthusiasm) en los juegos y actividades de grupo, es  respetuoso (Respect) y muestra una actitud de aprecio (Appreciation) por sus amigos más cercanos. Estamos trabajando con Santiago  la seguridad en sí mismo (Confidence), pues se observa dudoso al responder cuando se requiere de  su participación en inglés.</w:t>
            </w:r>
          </w:p>
        </w:tc>
      </w:tr>
      <w:tr w:rsidR="00B60D4E" w:rsidRPr="00B60D4E" w:rsidTr="00B60D4E">
        <w:trPr>
          <w:gridBefore w:val="1"/>
          <w:wBefore w:w="38" w:type="dxa"/>
        </w:trPr>
        <w:tc>
          <w:tcPr>
            <w:tcW w:w="8978" w:type="dxa"/>
            <w:gridSpan w:val="2"/>
          </w:tcPr>
          <w:p w:rsidR="00153981" w:rsidRDefault="00B60D4E" w:rsidP="00153981">
            <w:r w:rsidRPr="00B60D4E">
              <w:lastRenderedPageBreak/>
              <w:t>10. Juan Camilo Jaramillo Henao</w:t>
            </w:r>
            <w:r w:rsidR="00153981">
              <w:t xml:space="preserve"> </w:t>
            </w:r>
          </w:p>
          <w:p w:rsidR="00153981" w:rsidRDefault="00153981" w:rsidP="00153981"/>
          <w:p w:rsidR="00153981" w:rsidRDefault="00153981" w:rsidP="00153981">
            <w:r>
              <w:t xml:space="preserve">Dentro de los atributos de </w:t>
            </w:r>
            <w:del w:id="23" w:author="Sidey" w:date="2012-12-09T12:14:00Z">
              <w:r w:rsidDel="00895F5D">
                <w:delText xml:space="preserve">nuestro </w:delText>
              </w:r>
            </w:del>
            <w:r>
              <w:t>perfil IB, Juan Camilo se ha destacado por actuar como un niño indagador   (Inquierer), ya que muestra curiosidad  y  entusiasmo por explorar  su entorno, tratando de familiarizarse con todas las cosas que le rodean. Sus participaciones en los diálogos en grupo, son ahora más frecuentes expresando sus opiniones, demostrando ser informado (Knowledgeable); apropiándose de sus saberes referentes a algún tema. Igualmente se ha destacado por ser solidario (Caring), al tratar con respeto a las demás personas. Se ha observado como un niño pensador (Thinker), siendo creativo en la búsqueda de soluciones ante alguna dificultad que se le presente a él o a sus amigos. En sus trabajos en grupo le agrada participar con sus opiniones e ideas, aceptando también las de los amigos; estas cualidades lo convierten en un niño de mentalidad abierta (</w:t>
            </w:r>
            <w:r w:rsidR="00895F5D">
              <w:t>Open</w:t>
            </w:r>
            <w:r w:rsidR="00895F5D" w:rsidRPr="008445DE">
              <w:rPr>
                <w:color w:val="FF0000"/>
              </w:rPr>
              <w:t xml:space="preserve">- </w:t>
            </w:r>
            <w:r w:rsidR="00895F5D">
              <w:t>Minded</w:t>
            </w:r>
            <w:r>
              <w:t>).</w:t>
            </w:r>
          </w:p>
          <w:p w:rsidR="00153981" w:rsidRDefault="00153981" w:rsidP="00153981"/>
          <w:p w:rsidR="00B60D4E" w:rsidRDefault="00153981" w:rsidP="00153981">
            <w:r>
              <w:t>Se muestra actuando con  más seguridad en sí mismo (Confidence), realizando  con entusiasmo (Enthusiasm) las entrevistas y expresando sus opiniones en charlas grupales; igualmente manifiesta aprecio (Appreciation) po</w:t>
            </w:r>
            <w:r w:rsidR="00895F5D">
              <w:t xml:space="preserve">r su entorno, </w:t>
            </w:r>
            <w:del w:id="24" w:author="Sidey" w:date="2012-12-09T12:20:00Z">
              <w:r w:rsidR="00895F5D" w:rsidDel="00895F5D">
                <w:delText>de la misma maner</w:delText>
              </w:r>
              <w:r w:rsidDel="00895F5D">
                <w:delText xml:space="preserve"> </w:delText>
              </w:r>
            </w:del>
            <w:r>
              <w:t>respeto (Respect) y tolerancia (Tolerance) por las demás personas.</w:t>
            </w:r>
          </w:p>
          <w:p w:rsidR="00153981" w:rsidRPr="00B60D4E" w:rsidRDefault="00153981" w:rsidP="00153981"/>
        </w:tc>
      </w:tr>
      <w:tr w:rsidR="00B60D4E" w:rsidRPr="00B60D4E" w:rsidTr="00B60D4E">
        <w:trPr>
          <w:gridBefore w:val="1"/>
          <w:wBefore w:w="38" w:type="dxa"/>
        </w:trPr>
        <w:tc>
          <w:tcPr>
            <w:tcW w:w="8978" w:type="dxa"/>
            <w:gridSpan w:val="2"/>
          </w:tcPr>
          <w:p w:rsidR="00B60D4E" w:rsidRDefault="00B60D4E" w:rsidP="00A44361">
            <w:r w:rsidRPr="00B60D4E">
              <w:t>11. Jacobo López Mondragón</w:t>
            </w:r>
          </w:p>
          <w:p w:rsidR="0053720B" w:rsidRDefault="0053720B" w:rsidP="00A44361"/>
          <w:p w:rsidR="00153981" w:rsidRDefault="00153981" w:rsidP="00153981">
            <w:r>
              <w:t>Dentro de los atributos d</w:t>
            </w:r>
            <w:r w:rsidR="00CF56AA">
              <w:t>e</w:t>
            </w:r>
            <w:del w:id="25" w:author="Sidey" w:date="2012-12-09T12:34:00Z">
              <w:r w:rsidR="00CF56AA" w:rsidDel="00220CFC">
                <w:delText xml:space="preserve"> nuestro</w:delText>
              </w:r>
            </w:del>
            <w:r w:rsidR="00CF56AA">
              <w:t xml:space="preserve"> perfil IB, Jacobo</w:t>
            </w:r>
            <w:r>
              <w:t xml:space="preserve"> se ha destacado por actuar como un niño indagador   (Inquierer), ya que muestra curiosidad  y  entusiasmo por explorar  su entorno, tratando de familiarizarse con todas las cosas que le rodean. Sus participaciones en los diálogos en grupo, son ahora más frecuentes expresando sus opiniones, demostrando ser informado (Knowledgeable)</w:t>
            </w:r>
            <w:del w:id="26" w:author="Sidey" w:date="2012-12-09T12:34:00Z">
              <w:r w:rsidDel="00220CFC">
                <w:delText xml:space="preserve">; </w:delText>
              </w:r>
            </w:del>
            <w:r w:rsidR="00220CFC">
              <w:t xml:space="preserve"> </w:t>
            </w:r>
            <w:r w:rsidR="00220CFC">
              <w:rPr>
                <w:color w:val="FF0000"/>
              </w:rPr>
              <w:t xml:space="preserve">y </w:t>
            </w:r>
            <w:r>
              <w:t>apropiándose de sus saberes referentes a algún tema. Igualmente se ha destacado por ser solidario (Caring), al tratar con respeto a las demás personas. Se ha observado como un niño pensador (Thinker), siendo creativo en la búsqueda de soluciones ante alguna dificultad que se le presente a él o a sus amigos. En sus trabajos en grupo le agrada participar con sus opiniones e ideas, aceptando también las de los amigos; estas cualidades lo convierten en un niño de mentalidad abierta (</w:t>
            </w:r>
            <w:r w:rsidR="00220CFC">
              <w:t>Open</w:t>
            </w:r>
            <w:r w:rsidR="00220CFC" w:rsidRPr="008445DE">
              <w:rPr>
                <w:color w:val="FF0000"/>
              </w:rPr>
              <w:t xml:space="preserve">- </w:t>
            </w:r>
            <w:r w:rsidR="00220CFC">
              <w:t>Minded</w:t>
            </w:r>
            <w:r>
              <w:t>).</w:t>
            </w:r>
          </w:p>
          <w:p w:rsidR="00153981" w:rsidRDefault="00153981" w:rsidP="00153981"/>
          <w:p w:rsidR="00153981" w:rsidRPr="00B60D4E" w:rsidRDefault="00153981" w:rsidP="00153981">
            <w:r>
              <w:t>Se muestra actuando con  más seguridad en sí mismo (Confidence), realizando  con entusiasmo (Enthusiasm) las entrevistas y expresando sus opiniones en charlas grupales; igualmente manifiesta aprecio (Appreciation) po</w:t>
            </w:r>
            <w:r w:rsidR="00220CFC">
              <w:t xml:space="preserve">r su entorno, </w:t>
            </w:r>
            <w:del w:id="27" w:author="Sidey" w:date="2012-12-09T12:35:00Z">
              <w:r w:rsidR="00220CFC" w:rsidDel="00220CFC">
                <w:delText>de la misma manera</w:delText>
              </w:r>
            </w:del>
            <w:r>
              <w:t xml:space="preserve"> respeto (Respect) y tolerancia (Tolerance) por las demás personas.</w:t>
            </w:r>
          </w:p>
        </w:tc>
      </w:tr>
      <w:tr w:rsidR="00B60D4E" w:rsidRPr="00B60D4E" w:rsidTr="00B60D4E">
        <w:trPr>
          <w:gridBefore w:val="1"/>
          <w:wBefore w:w="38" w:type="dxa"/>
        </w:trPr>
        <w:tc>
          <w:tcPr>
            <w:tcW w:w="8978" w:type="dxa"/>
            <w:gridSpan w:val="2"/>
          </w:tcPr>
          <w:p w:rsidR="00B60D4E" w:rsidRDefault="00B60D4E" w:rsidP="00A44361">
            <w:r w:rsidRPr="00B60D4E">
              <w:t>12. Jacobo Maya Morales</w:t>
            </w:r>
          </w:p>
          <w:p w:rsidR="00CF56AA" w:rsidRDefault="00CF56AA" w:rsidP="00A44361"/>
          <w:p w:rsidR="00CF56AA" w:rsidRDefault="00CF56AA" w:rsidP="00CF56AA">
            <w:r>
              <w:t>Jacobo  ha evidenciado características propias de un niño indagador (Inquierer), haciendo preguntas sobre diversos temas, mostrando curiosidad por todo aquello que lo rodea y compartiendo con amigos y profesores todos sus descubrimientos en las entrevistas que ha realizado con gran entusiasmo</w:t>
            </w:r>
            <w:del w:id="28" w:author="Sidey" w:date="2012-12-09T12:35:00Z">
              <w:r w:rsidDel="00220CFC">
                <w:delText>;</w:delText>
              </w:r>
            </w:del>
            <w:r>
              <w:t xml:space="preserve"> evidenciando a la vez ser informado (Knowledgeable), otro </w:t>
            </w:r>
            <w:r>
              <w:lastRenderedPageBreak/>
              <w:t xml:space="preserve">atributo de </w:t>
            </w:r>
            <w:del w:id="29" w:author="Sidey" w:date="2012-12-09T12:36:00Z">
              <w:r w:rsidDel="00220CFC">
                <w:delText>nuestro</w:delText>
              </w:r>
            </w:del>
            <w:r>
              <w:t xml:space="preserve"> perfil IB. Se ha observado como un pensador (Thinker), al analizar cada situación y sacar conclusiones acertadas sobre los temas vistos. Estamos motivando a Jacobo para que adquiera habilidades propias que le permitan ser un niño solidario (Caring) y así pueda  alcanzar el atributo de ser, además, equilibrado (Balanced). Jacobo  se ha mostrado con mentalidad abierta (Open- Minded) al aceptar diversas sugerencias de los amigos para realizar un buen trabajo en equipo.</w:t>
            </w:r>
          </w:p>
          <w:p w:rsidR="00CF56AA" w:rsidRDefault="00CF56AA" w:rsidP="00CF56AA"/>
          <w:p w:rsidR="00CF56AA" w:rsidRPr="00220CFC" w:rsidRDefault="00CF56AA" w:rsidP="00CF56AA">
            <w:pPr>
              <w:spacing w:after="200" w:line="276" w:lineRule="auto"/>
              <w:rPr>
                <w:color w:val="FF0000"/>
                <w:rPrChange w:id="30" w:author="Sidey" w:date="2012-12-09T12:37:00Z">
                  <w:rPr/>
                </w:rPrChange>
              </w:rPr>
            </w:pPr>
            <w:r>
              <w:t xml:space="preserve">En cuanto a las actitudes,  se muestra seguro (Confidence), realiza con entusiasmo (Enthusiasm) cada propuesta de trabajo. Seguimos acompañándolo para que muestre </w:t>
            </w:r>
            <w:r w:rsidR="00EB1372">
              <w:t>más</w:t>
            </w:r>
            <w:r>
              <w:t xml:space="preserve"> aprecio (Appreciation) y resp</w:t>
            </w:r>
            <w:r w:rsidR="0053720B">
              <w:t xml:space="preserve">eto (Respect) </w:t>
            </w:r>
            <w:r>
              <w:t xml:space="preserve"> por los objetos</w:t>
            </w:r>
            <w:del w:id="31" w:author="Sidey" w:date="2012-12-09T12:37:00Z">
              <w:r w:rsidDel="00220CFC">
                <w:delText xml:space="preserve"> que lo rodean</w:delText>
              </w:r>
            </w:del>
            <w:r>
              <w:t>.</w:t>
            </w:r>
            <w:ins w:id="32" w:author="Sidey" w:date="2012-12-09T12:37:00Z">
              <w:r w:rsidR="00220CFC">
                <w:t>(</w:t>
              </w:r>
              <w:r w:rsidR="00220CFC">
                <w:rPr>
                  <w:color w:val="FF0000"/>
                </w:rPr>
                <w:t>que tipo de objetos)</w:t>
              </w:r>
            </w:ins>
          </w:p>
          <w:p w:rsidR="00CF56AA" w:rsidRDefault="00CF56AA" w:rsidP="00CF56AA">
            <w:r>
              <w:t>Estamos orientándolo en las reflexiones para que alcance un mayor niv</w:t>
            </w:r>
            <w:r w:rsidR="0053720B">
              <w:t xml:space="preserve">el </w:t>
            </w:r>
            <w:r w:rsidR="00220CFC">
              <w:rPr>
                <w:color w:val="FF0000"/>
              </w:rPr>
              <w:t xml:space="preserve">de </w:t>
            </w:r>
            <w:del w:id="33" w:author="Sidey" w:date="2012-12-09T12:36:00Z">
              <w:r w:rsidR="0053720B" w:rsidDel="00220CFC">
                <w:delText>en</w:delText>
              </w:r>
            </w:del>
            <w:r w:rsidR="0053720B">
              <w:t xml:space="preserve"> la tolerancia (Tolerance) hacia los demás compañeros.</w:t>
            </w:r>
          </w:p>
          <w:p w:rsidR="00CF56AA" w:rsidRPr="00B60D4E" w:rsidRDefault="00CF56AA" w:rsidP="00A44361"/>
        </w:tc>
      </w:tr>
      <w:tr w:rsidR="00B60D4E" w:rsidRPr="00B60D4E" w:rsidTr="00B60D4E">
        <w:trPr>
          <w:gridBefore w:val="1"/>
          <w:wBefore w:w="38" w:type="dxa"/>
        </w:trPr>
        <w:tc>
          <w:tcPr>
            <w:tcW w:w="8978" w:type="dxa"/>
            <w:gridSpan w:val="2"/>
          </w:tcPr>
          <w:p w:rsidR="00B60D4E" w:rsidRDefault="00B60D4E" w:rsidP="00A44361">
            <w:r w:rsidRPr="00B60D4E">
              <w:lastRenderedPageBreak/>
              <w:t>13. Martín Mendoza Moncada</w:t>
            </w:r>
          </w:p>
          <w:p w:rsidR="000A2B6A" w:rsidRDefault="000A2B6A" w:rsidP="00A44361"/>
          <w:p w:rsidR="00501521" w:rsidRDefault="00501521" w:rsidP="00501521">
            <w:r>
              <w:t>Martín ha evidenciado características propias de un niño indagador (Inquierer), haciendo preguntas sobre diversos temas, mostrando curiosidad por todo aquello que lo rodea y compartiendo con amigos y profesoras todos sus  descubrimientos; evidenciando  así también ser informado (Knowledgeable). Es un niño pensador (Thinker), pues se muestra en constante búsqueda de conexiones en los temas tratados, además de ser solidario (Caring) al tratar con respeto a los compañeros. Denota ser de mentalidad abierta (Open-Minded), pues acepta a sus amigos y se relaciona con todos mostrándose conciliador y en ocasiones moderador  en sus trabajos en grupo; todos estos son atributos de nuestro perfil IB.</w:t>
            </w:r>
          </w:p>
          <w:p w:rsidR="00501521" w:rsidRDefault="00501521" w:rsidP="00501521"/>
          <w:p w:rsidR="00501521" w:rsidRDefault="00501521" w:rsidP="00501521">
            <w:r>
              <w:t xml:space="preserve">Se ha observado a Martín actuando con seguridad en sí mismo (Confidence), haciendo  con entusiasmo (Enthusiasm) las entrevistas y expresando sus opiniones en charlas grupales; igualmente demuestra aprecio (Appreciation) por su entorno, Así mismos  sentido de respeto (Respect) y tolerancia (Tolerance) por los demás. </w:t>
            </w:r>
          </w:p>
          <w:p w:rsidR="00501521" w:rsidRPr="00B60D4E" w:rsidRDefault="00501521" w:rsidP="00A44361"/>
        </w:tc>
      </w:tr>
      <w:tr w:rsidR="00B60D4E" w:rsidRPr="00B60D4E" w:rsidTr="00B60D4E">
        <w:trPr>
          <w:gridBefore w:val="1"/>
          <w:wBefore w:w="38" w:type="dxa"/>
        </w:trPr>
        <w:tc>
          <w:tcPr>
            <w:tcW w:w="8978" w:type="dxa"/>
            <w:gridSpan w:val="2"/>
          </w:tcPr>
          <w:p w:rsidR="00B60D4E" w:rsidRDefault="00B60D4E" w:rsidP="00A44361">
            <w:r w:rsidRPr="00B60D4E">
              <w:t>14. Jacobo Ordoñez Armel</w:t>
            </w:r>
          </w:p>
          <w:p w:rsidR="00832238" w:rsidRDefault="00832238" w:rsidP="00A44361"/>
          <w:p w:rsidR="00832238" w:rsidRDefault="00832238" w:rsidP="00832238">
            <w:r>
              <w:t xml:space="preserve">Jacobo ha evidenciado características propias de un niño indagador (Inquierer), haciendo preguntas sobre diversos temas, mostrando curiosidad por todo aquello que lo rodea y compartiendo con amigos y profesoras todos sus  descubrimientos; evidenciando  así también ser informado (Knowledgeable). Es un niño pensador (Thinker), pues se muestra en constante búsqueda </w:t>
            </w:r>
            <w:r w:rsidR="00220CFC">
              <w:rPr>
                <w:color w:val="FF0000"/>
              </w:rPr>
              <w:t xml:space="preserve">estableciendo </w:t>
            </w:r>
            <w:del w:id="34" w:author="Sidey" w:date="2012-12-09T12:38:00Z">
              <w:r w:rsidDel="00220CFC">
                <w:delText xml:space="preserve">de </w:delText>
              </w:r>
            </w:del>
            <w:r>
              <w:t>conexiones en</w:t>
            </w:r>
            <w:r w:rsidR="00220CFC">
              <w:rPr>
                <w:color w:val="FF0000"/>
              </w:rPr>
              <w:t>tre</w:t>
            </w:r>
            <w:r>
              <w:t xml:space="preserve"> los temas tratados, además</w:t>
            </w:r>
            <w:r w:rsidR="00220CFC">
              <w:rPr>
                <w:color w:val="FF0000"/>
              </w:rPr>
              <w:t xml:space="preserve"> es </w:t>
            </w:r>
            <w:del w:id="35" w:author="Sidey" w:date="2012-12-09T12:39:00Z">
              <w:r w:rsidDel="00220CFC">
                <w:delText xml:space="preserve"> de ser</w:delText>
              </w:r>
            </w:del>
            <w:r>
              <w:t xml:space="preserve"> solidario (Caring) al tratar con respeto a los compañeros. Denota ser de mentalidad abierta (Open-Minded), pues acepta a sus amigos y se relaciona con todos mostrándose conciliador y en ocasiones moderador  en </w:t>
            </w:r>
            <w:del w:id="36" w:author="Sidey" w:date="2012-12-09T12:40:00Z">
              <w:r w:rsidDel="00220CFC">
                <w:delText>sus</w:delText>
              </w:r>
            </w:del>
            <w:r>
              <w:t xml:space="preserve"> </w:t>
            </w:r>
            <w:ins w:id="37" w:author="Sidey" w:date="2012-12-09T12:40:00Z">
              <w:r w:rsidR="00220CFC">
                <w:rPr>
                  <w:color w:val="FF0000"/>
                </w:rPr>
                <w:t xml:space="preserve">los </w:t>
              </w:r>
            </w:ins>
            <w:r>
              <w:t xml:space="preserve">trabajos en grupo; todos estos son atributos de </w:t>
            </w:r>
            <w:del w:id="38" w:author="Sidey" w:date="2012-12-09T12:40:00Z">
              <w:r w:rsidDel="00220CFC">
                <w:delText>nuestro</w:delText>
              </w:r>
            </w:del>
            <w:r>
              <w:t xml:space="preserve"> perfil IB.</w:t>
            </w:r>
          </w:p>
          <w:p w:rsidR="00832238" w:rsidRDefault="00832238" w:rsidP="00832238"/>
          <w:p w:rsidR="00832238" w:rsidRDefault="00832238" w:rsidP="00832238">
            <w:r>
              <w:t xml:space="preserve">Se ha observado a Jacobo actuando con seguridad en sí mismo (Confidence), haciendo  con entusiasmo (Enthusiasm) las entrevistas y expresando sus opiniones en charlas grupales; igualmente demuestra aprecio (Appreciation) por su entorno, </w:t>
            </w:r>
            <w:del w:id="39" w:author="Sidey" w:date="2012-12-09T12:40:00Z">
              <w:r w:rsidDel="00220CFC">
                <w:delText>Así mismos  sentido de</w:delText>
              </w:r>
            </w:del>
            <w:r>
              <w:t xml:space="preserve"> respeto (Respect) y tolerancia (Tolerance) por los demás.</w:t>
            </w:r>
          </w:p>
          <w:p w:rsidR="00832238" w:rsidRPr="00B60D4E" w:rsidRDefault="00832238" w:rsidP="00832238"/>
        </w:tc>
      </w:tr>
      <w:tr w:rsidR="00B60D4E" w:rsidRPr="00B60D4E" w:rsidTr="00B60D4E">
        <w:trPr>
          <w:gridBefore w:val="1"/>
          <w:wBefore w:w="38" w:type="dxa"/>
        </w:trPr>
        <w:tc>
          <w:tcPr>
            <w:tcW w:w="8978" w:type="dxa"/>
            <w:gridSpan w:val="2"/>
          </w:tcPr>
          <w:p w:rsidR="00B60D4E" w:rsidRDefault="00B60D4E" w:rsidP="00A44361">
            <w:r w:rsidRPr="00B60D4E">
              <w:t>15. Carla Madison Perea Usher</w:t>
            </w:r>
          </w:p>
          <w:p w:rsidR="00677410" w:rsidRDefault="00677410" w:rsidP="00A44361"/>
          <w:p w:rsidR="00677410" w:rsidRDefault="00677410" w:rsidP="00677410">
            <w:r>
              <w:lastRenderedPageBreak/>
              <w:t xml:space="preserve">Durante el primer período Carla se ha destacado, mostrando atributos de </w:t>
            </w:r>
            <w:del w:id="40" w:author="Sidey" w:date="2012-12-09T12:41:00Z">
              <w:r w:rsidDel="00220CFC">
                <w:delText>nuestro</w:delText>
              </w:r>
            </w:del>
            <w:r>
              <w:t xml:space="preserve"> perfil IB, como una niña (Inquierer), indagando acerca del significado y la escritura de las palabras, ya sea en inglés o en español, promoviendo además la curiosidad en algunos de sus amigos. Demostró entusiasmo y compromiso en cada una de sus responsabilidades y manifestó especial disposición para el trabajo en equipo como una niña de mentalidad abierta (Open-Minded)</w:t>
            </w:r>
            <w:del w:id="41" w:author="Sidey" w:date="2012-12-09T12:41:00Z">
              <w:r w:rsidDel="00220CFC">
                <w:delText>,</w:delText>
              </w:r>
            </w:del>
            <w:r>
              <w:t xml:space="preserve"> </w:t>
            </w:r>
            <w:r w:rsidR="00220CFC">
              <w:rPr>
                <w:color w:val="FF0000"/>
              </w:rPr>
              <w:t>.</w:t>
            </w:r>
            <w:r w:rsidR="00220CFC" w:rsidRPr="00220CFC">
              <w:rPr>
                <w:color w:val="FF0000"/>
              </w:rPr>
              <w:t>C</w:t>
            </w:r>
            <w:r w:rsidRPr="00220CFC">
              <w:rPr>
                <w:color w:val="FF0000"/>
              </w:rPr>
              <w:t>oope</w:t>
            </w:r>
            <w:r w:rsidR="00220CFC">
              <w:rPr>
                <w:color w:val="FF0000"/>
              </w:rPr>
              <w:t>ró</w:t>
            </w:r>
            <w:del w:id="42" w:author="Sidey" w:date="2012-12-09T12:41:00Z">
              <w:r w:rsidRPr="00220CFC" w:rsidDel="00220CFC">
                <w:rPr>
                  <w:color w:val="FF0000"/>
                </w:rPr>
                <w:delText>rando</w:delText>
              </w:r>
            </w:del>
            <w:r>
              <w:t xml:space="preserve"> siempre en la organiza</w:t>
            </w:r>
            <w:r w:rsidR="00501521">
              <w:t>ción de la clase, ayudando a algunas</w:t>
            </w:r>
            <w:r w:rsidR="00220CFC">
              <w:t xml:space="preserve"> </w:t>
            </w:r>
            <w:r w:rsidR="00220CFC">
              <w:rPr>
                <w:color w:val="FF0000"/>
              </w:rPr>
              <w:t>de sus</w:t>
            </w:r>
            <w:r w:rsidR="00501521">
              <w:t xml:space="preserve"> amiga</w:t>
            </w:r>
            <w:r>
              <w:t xml:space="preserve">s y explicándoles cuando </w:t>
            </w:r>
            <w:r w:rsidR="00220CFC">
              <w:t xml:space="preserve">necesitaban de ella, </w:t>
            </w:r>
            <w:r>
              <w:t xml:space="preserve">demostrando con esta actitud, ser solidaria (Caring). Al sacar conclusiones acertadas y hacer relaciones entre los conceptos demostró ser pensadora (Thinker), además, compartir sus propias experiencias de aprendizaje la llevó a observarse como una niña informada (Knowledgeable). </w:t>
            </w:r>
            <w:del w:id="43" w:author="Sidey" w:date="2012-12-09T12:43:00Z">
              <w:r w:rsidDel="00220CFC">
                <w:delText xml:space="preserve"> Isabela  </w:delText>
              </w:r>
            </w:del>
            <w:proofErr w:type="gramStart"/>
            <w:r>
              <w:t>ha</w:t>
            </w:r>
            <w:proofErr w:type="gramEnd"/>
            <w:r>
              <w:t xml:space="preserve"> demostrado ser una niña equilibrada</w:t>
            </w:r>
            <w:ins w:id="44" w:author="Sidey" w:date="2012-12-09T12:43:00Z">
              <w:r w:rsidR="00220CFC">
                <w:t xml:space="preserve"> (</w:t>
              </w:r>
              <w:r w:rsidR="00220CFC">
                <w:rPr>
                  <w:color w:val="FF0000"/>
                </w:rPr>
                <w:t>dar ejemplo)</w:t>
              </w:r>
            </w:ins>
            <w:r>
              <w:t xml:space="preserve"> (Balanced).</w:t>
            </w:r>
          </w:p>
          <w:p w:rsidR="00501521" w:rsidRDefault="00501521" w:rsidP="00677410"/>
          <w:p w:rsidR="00677410" w:rsidRPr="00B60D4E" w:rsidRDefault="00677410" w:rsidP="004B3C18">
            <w:r>
              <w:t>En</w:t>
            </w:r>
            <w:r w:rsidR="00501521">
              <w:t xml:space="preserve"> cuanto a las actitudes, Carla</w:t>
            </w:r>
            <w:r>
              <w:t xml:space="preserve"> se ha destacado por el entusiasmo (Enthusiasm) que expresa en cada propuesta de trabajo y con gran seguridad ha asumido sus compromisos, observándose como una niña segura de sí misma (Confidence),  igualmente sus relaciones personales son basadas  en el respeto (Respect)</w:t>
            </w:r>
            <w:r w:rsidR="004B3C18">
              <w:t xml:space="preserve"> </w:t>
            </w:r>
            <w:r w:rsidR="004B3C18" w:rsidRPr="004B3C18">
              <w:rPr>
                <w:color w:val="FF0000"/>
              </w:rPr>
              <w:t>por la natulareza</w:t>
            </w:r>
            <w:r w:rsidRPr="004B3C18">
              <w:rPr>
                <w:color w:val="FF0000"/>
              </w:rPr>
              <w:t xml:space="preserve"> </w:t>
            </w:r>
            <w:r>
              <w:t>y  en la tolerancia (Tolerance)</w:t>
            </w:r>
            <w:del w:id="45" w:author="Sidey" w:date="2012-12-09T12:44:00Z">
              <w:r w:rsidDel="004B3C18">
                <w:delText xml:space="preserve">; </w:delText>
              </w:r>
            </w:del>
            <w:r>
              <w:t xml:space="preserve">con sus pares </w:t>
            </w:r>
            <w:del w:id="46" w:author="Sidey" w:date="2012-12-09T12:44:00Z">
              <w:r w:rsidDel="004B3C18">
                <w:delText>y también  con la naturaleza.</w:delText>
              </w:r>
            </w:del>
          </w:p>
        </w:tc>
      </w:tr>
      <w:tr w:rsidR="00B60D4E" w:rsidRPr="00B60D4E" w:rsidTr="00B60D4E">
        <w:trPr>
          <w:gridBefore w:val="1"/>
          <w:wBefore w:w="38" w:type="dxa"/>
        </w:trPr>
        <w:tc>
          <w:tcPr>
            <w:tcW w:w="8978" w:type="dxa"/>
            <w:gridSpan w:val="2"/>
          </w:tcPr>
          <w:p w:rsidR="00EF313A" w:rsidRDefault="00B60D4E" w:rsidP="00EF313A">
            <w:r w:rsidRPr="00B60D4E">
              <w:lastRenderedPageBreak/>
              <w:t>16. Laura Pizarro Zuluaga</w:t>
            </w:r>
          </w:p>
          <w:p w:rsidR="00832238" w:rsidRDefault="00832238" w:rsidP="00EF313A"/>
          <w:p w:rsidR="00EF313A" w:rsidRDefault="00EF313A" w:rsidP="00EF313A">
            <w:r>
              <w:t xml:space="preserve">Laura ha iniciado a evidenciar características propias de una niña indagadora (Inquierer), ha empezado a hacer preguntas sobre diversos temas y descubrimientos. Está empezando a evidenciarse como una niña pensadora (Thinker), pues logra establecer  conexiones entre  los temas tratados y sus propias experiencias, además es solidaria (Caring), al tratar con respeto y amabilidad a los compañeros. Denota su condición de poseer mentalidad abierta (Open-Minded), pues acepta a sus amigos y se relaciona con todos mostrándose conciliadora. Todos estos son atributos de </w:t>
            </w:r>
            <w:del w:id="47" w:author="Sidey" w:date="2012-12-09T12:45:00Z">
              <w:r w:rsidDel="004B3C18">
                <w:delText>nuestro</w:delText>
              </w:r>
            </w:del>
            <w:r>
              <w:t xml:space="preserve"> perfil IB.</w:t>
            </w:r>
          </w:p>
          <w:p w:rsidR="00EF313A" w:rsidRDefault="00EF313A" w:rsidP="00EF313A"/>
          <w:p w:rsidR="00EF313A" w:rsidRDefault="00EF313A" w:rsidP="00EF313A">
            <w:r>
              <w:t xml:space="preserve">Estamos acompañando a Laura para que fortalezca la seguridad en sí misma (Confidence), motivándola para que sus participaciones sean más frecuentes y demuestre un mayor entusiasmo (Enthusiasm) en todas las actividades. Demuestra aprecio (Appreciation) por su entorno, con un alto sentido de respeto (Respect) y tolerancia (Tolerance) por los amigos. </w:t>
            </w:r>
          </w:p>
          <w:p w:rsidR="00EF313A" w:rsidRPr="00B60D4E" w:rsidRDefault="00EF313A" w:rsidP="00A44361"/>
        </w:tc>
      </w:tr>
      <w:tr w:rsidR="00B60D4E" w:rsidRPr="00B60D4E" w:rsidTr="00B60D4E">
        <w:trPr>
          <w:gridBefore w:val="1"/>
          <w:wBefore w:w="38" w:type="dxa"/>
        </w:trPr>
        <w:tc>
          <w:tcPr>
            <w:tcW w:w="8978" w:type="dxa"/>
            <w:gridSpan w:val="2"/>
          </w:tcPr>
          <w:p w:rsidR="00B60D4E" w:rsidRDefault="00B60D4E" w:rsidP="00A44361">
            <w:r w:rsidRPr="00B60D4E">
              <w:t>17. Martín Posada García</w:t>
            </w:r>
          </w:p>
          <w:p w:rsidR="000A2B6A" w:rsidRDefault="000A2B6A" w:rsidP="00A44361"/>
          <w:p w:rsidR="00550D79" w:rsidRDefault="0086778C" w:rsidP="0086778C">
            <w:r>
              <w:t xml:space="preserve">Dentro de los atributos de </w:t>
            </w:r>
            <w:del w:id="48" w:author="Sidey" w:date="2012-12-09T12:46:00Z">
              <w:r w:rsidDel="004B3C18">
                <w:delText>nuestro</w:delText>
              </w:r>
            </w:del>
            <w:r>
              <w:t xml:space="preserve"> perfil IB, Martín se ha destacado por actuar como un niño indagador   (Inquierer), ya que muestra curiosidad  y  entusiasmo por explorar  su entorno, tratando de familiarizarse con todas las cosas que le rodean. Sus participaciones en los diálogos en grupo, son ahora más frecuentes expresando sus opiniones, demostrando ser informado (Knowledgeable)</w:t>
            </w:r>
            <w:del w:id="49" w:author="Sidey" w:date="2012-12-09T12:46:00Z">
              <w:r w:rsidDel="004B3C18">
                <w:delText xml:space="preserve">; </w:delText>
              </w:r>
            </w:del>
            <w:r>
              <w:t xml:space="preserve">apropiándose de sus saberes referentes </w:t>
            </w:r>
            <w:r w:rsidR="00550D79">
              <w:t>a alg</w:t>
            </w:r>
            <w:r w:rsidR="004E514D">
              <w:t xml:space="preserve">ún tema. </w:t>
            </w:r>
            <w:del w:id="50" w:author="Sidey" w:date="2012-12-09T12:46:00Z">
              <w:r w:rsidR="004E514D" w:rsidDel="004B3C18">
                <w:delText>Ahora bien,</w:delText>
              </w:r>
            </w:del>
            <w:r w:rsidR="004E514D">
              <w:t xml:space="preserve"> </w:t>
            </w:r>
            <w:del w:id="51" w:author="Sidey" w:date="2012-12-09T12:47:00Z">
              <w:r w:rsidR="004E514D" w:rsidDel="004B3C18">
                <w:delText>e</w:delText>
              </w:r>
            </w:del>
            <w:r w:rsidR="004B3C18" w:rsidRPr="004B3C18">
              <w:rPr>
                <w:color w:val="FF0000"/>
              </w:rPr>
              <w:t>E</w:t>
            </w:r>
            <w:r w:rsidR="004E514D">
              <w:t xml:space="preserve">s un niño </w:t>
            </w:r>
            <w:r>
              <w:t>solidario (Caring)</w:t>
            </w:r>
            <w:del w:id="52" w:author="Sidey" w:date="2012-12-09T12:46:00Z">
              <w:r w:rsidDel="004B3C18">
                <w:delText>,</w:delText>
              </w:r>
            </w:del>
            <w:r w:rsidR="00550D79">
              <w:t xml:space="preserve"> con sus</w:t>
            </w:r>
            <w:r w:rsidR="004E514D">
              <w:t xml:space="preserve"> nuevos</w:t>
            </w:r>
            <w:r w:rsidR="00550D79">
              <w:t xml:space="preserve"> amigo</w:t>
            </w:r>
            <w:r w:rsidR="004E514D">
              <w:t>s del salón de clase</w:t>
            </w:r>
            <w:r w:rsidR="004B3C18">
              <w:t xml:space="preserve"> </w:t>
            </w:r>
            <w:r w:rsidR="004B3C18">
              <w:rPr>
                <w:color w:val="FF0000"/>
              </w:rPr>
              <w:t>y s</w:t>
            </w:r>
            <w:r>
              <w:t>e ha observado como un niño pensador (Thinker), siendo creativo en la búsqueda de soluciones ante alguna dificultad que se le presente a él o a sus amigos.</w:t>
            </w:r>
          </w:p>
          <w:p w:rsidR="004E514D" w:rsidRDefault="004E514D" w:rsidP="0086778C"/>
          <w:p w:rsidR="0086778C" w:rsidRDefault="0086778C" w:rsidP="0086778C">
            <w:r>
              <w:t xml:space="preserve"> En sus trabajos en grupo le agrada participar con sus opiniones e ideas, aceptando también las de los amigos; estas cualidades lo convierten en un niño de mentalidad abierta (</w:t>
            </w:r>
            <w:r w:rsidR="004B3C18">
              <w:t>Open</w:t>
            </w:r>
            <w:r w:rsidR="004B3C18" w:rsidRPr="008445DE">
              <w:rPr>
                <w:color w:val="FF0000"/>
              </w:rPr>
              <w:t xml:space="preserve">- </w:t>
            </w:r>
            <w:r w:rsidR="004B3C18">
              <w:t>Minded</w:t>
            </w:r>
            <w:r>
              <w:t>).</w:t>
            </w:r>
          </w:p>
          <w:p w:rsidR="0086778C" w:rsidRDefault="0086778C" w:rsidP="0086778C">
            <w:r>
              <w:t xml:space="preserve">Se muestra actuando con  más seguridad en sí mismo (Confidence), realizando  con entusiasmo (Enthusiasm) las entrevistas y expresando sus opiniones en charlas grupales; igualmente manifiesta aprecio (Appreciation) por su entorno, </w:t>
            </w:r>
            <w:del w:id="53" w:author="Sidey" w:date="2012-12-09T12:48:00Z">
              <w:r w:rsidDel="004B3C18">
                <w:delText>de la misma manera</w:delText>
              </w:r>
            </w:del>
            <w:r>
              <w:t xml:space="preserve"> respeto (Respect) y tolerancia (Tolerance) por las demás personas.</w:t>
            </w:r>
          </w:p>
          <w:p w:rsidR="0086778C" w:rsidRPr="00B60D4E" w:rsidRDefault="0086778C" w:rsidP="00A44361"/>
        </w:tc>
      </w:tr>
      <w:tr w:rsidR="00B60D4E" w:rsidRPr="00B60D4E" w:rsidTr="00B60D4E">
        <w:trPr>
          <w:gridBefore w:val="1"/>
          <w:wBefore w:w="38" w:type="dxa"/>
        </w:trPr>
        <w:tc>
          <w:tcPr>
            <w:tcW w:w="8978" w:type="dxa"/>
            <w:gridSpan w:val="2"/>
          </w:tcPr>
          <w:p w:rsidR="000D56A6" w:rsidRDefault="00B60D4E" w:rsidP="000D56A6">
            <w:r w:rsidRPr="00B60D4E">
              <w:lastRenderedPageBreak/>
              <w:t>17. Alejandro Ramírez Tobón</w:t>
            </w:r>
            <w:r w:rsidR="000D56A6">
              <w:t xml:space="preserve"> </w:t>
            </w:r>
          </w:p>
          <w:p w:rsidR="00550D79" w:rsidRDefault="00550D79" w:rsidP="000D56A6"/>
          <w:p w:rsidR="000D56A6" w:rsidRDefault="000D56A6" w:rsidP="000D56A6">
            <w:r>
              <w:t>Al concluir el primer per</w:t>
            </w:r>
            <w:r w:rsidR="0086778C">
              <w:t>íodo deseamos destacar en Alejandro</w:t>
            </w:r>
            <w:r>
              <w:t xml:space="preserve"> algunos de los atributos que está empezando a evidenciar, entre estos están el de ser indagador (Inquierer), al realizar entrevistas y registrar datos encontrados. Además se observa como un niño solidario (Caring), al tratar con respeto a sus compañeros. Es un niño de mentalidad abierta (Open-minded), pues es capaz de trabajar en grupo, aceptando y siguiendo las ideas de sus amigos. Se ha observado  buscando como solucionar pequeños problemas de la vida cotidiana y ha empezado a tomar decisiones bien fundamentadas dando pasos para ser un niño pensador (Thinker). Se</w:t>
            </w:r>
            <w:ins w:id="54" w:author="Sidey" w:date="2012-12-09T12:49:00Z">
              <w:r w:rsidR="004B3C18">
                <w:t xml:space="preserve"> </w:t>
              </w:r>
              <w:r w:rsidR="004B3C18">
                <w:rPr>
                  <w:color w:val="FF0000"/>
                </w:rPr>
                <w:t xml:space="preserve">le </w:t>
              </w:r>
            </w:ins>
            <w:r>
              <w:t xml:space="preserve"> ha  motivado  para que comparta todos sus saberes y se convierta en un niño informado (Knowledgeable).</w:t>
            </w:r>
          </w:p>
          <w:p w:rsidR="00550D79" w:rsidRDefault="00550D79" w:rsidP="000D56A6"/>
          <w:p w:rsidR="00B60D4E" w:rsidRPr="00B60D4E" w:rsidRDefault="000D56A6" w:rsidP="0086778C">
            <w:r>
              <w:t>Demostró  entusiasmo  (Enthusiasm) en los juegos y actividades de grupo, es  respetuoso (Respect) y muestra una actitud de aprecio (Appreciation) por sus amigos más cercanos</w:t>
            </w:r>
            <w:r w:rsidR="0086778C">
              <w:t>. Estamos trabajando con Alejandro</w:t>
            </w:r>
            <w:r>
              <w:t xml:space="preserve"> la seguridad en sí mismo (Confidence), pues se observa </w:t>
            </w:r>
            <w:r w:rsidR="0086778C">
              <w:t xml:space="preserve">tímido </w:t>
            </w:r>
            <w:r>
              <w:t xml:space="preserve">al responder cuando se requiere </w:t>
            </w:r>
            <w:del w:id="55" w:author="Sidey" w:date="2012-12-09T12:49:00Z">
              <w:r w:rsidDel="009E0B59">
                <w:delText xml:space="preserve">de él </w:delText>
              </w:r>
            </w:del>
            <w:r>
              <w:t>su participación.</w:t>
            </w:r>
          </w:p>
        </w:tc>
      </w:tr>
      <w:tr w:rsidR="00B60D4E" w:rsidRPr="00B60D4E" w:rsidTr="00B60D4E">
        <w:trPr>
          <w:gridBefore w:val="1"/>
          <w:wBefore w:w="38" w:type="dxa"/>
        </w:trPr>
        <w:tc>
          <w:tcPr>
            <w:tcW w:w="8978" w:type="dxa"/>
            <w:gridSpan w:val="2"/>
          </w:tcPr>
          <w:p w:rsidR="00B60D4E" w:rsidRDefault="00B60D4E" w:rsidP="00A44361">
            <w:r w:rsidRPr="00B60D4E">
              <w:t>19. Paula Serrano Puerto</w:t>
            </w:r>
          </w:p>
          <w:p w:rsidR="00BE4B3A" w:rsidRDefault="00BE4B3A" w:rsidP="00A44361"/>
          <w:p w:rsidR="00DC2A5B" w:rsidRDefault="00DC2A5B" w:rsidP="00DC2A5B">
            <w:r>
              <w:t xml:space="preserve">Dentro de los atributos de </w:t>
            </w:r>
            <w:del w:id="56" w:author="Sidey" w:date="2012-12-09T12:50:00Z">
              <w:r w:rsidDel="009E0B59">
                <w:delText>nuestro</w:delText>
              </w:r>
            </w:del>
            <w:r>
              <w:t xml:space="preserve"> perfil IB.Paula se destaca por su curiosidad y el deseo de aprender a través de la exploración de su entorno, lo que la ha convertido en una niña indagadora (Inquirer). Se muestra con buena capacidad de trabajar en grupo y acepta las ideas de los amigos, evidenciándose así como una niña de mentalidad abierta (</w:t>
            </w:r>
            <w:r w:rsidR="009E0B59">
              <w:t>Open</w:t>
            </w:r>
            <w:r w:rsidR="009E0B59" w:rsidRPr="008445DE">
              <w:rPr>
                <w:color w:val="FF0000"/>
              </w:rPr>
              <w:t xml:space="preserve">- </w:t>
            </w:r>
            <w:r w:rsidR="009E0B59">
              <w:t>Minded</w:t>
            </w:r>
            <w:r>
              <w:t>). Se ha observado con actitudes de ser pensadora (Thinker), pues le agrada asumir nuevos retos en su aprendizaje e ir un poco más allá de los temas vistos en clase. Además de ser informada (Knowledgeable), es una niña solidaria (Caring), le agrada ser amable con  sus amigos. Ha demostrado actitudes para convertirse en una niña equilibrada (Balanced).</w:t>
            </w:r>
          </w:p>
          <w:p w:rsidR="00DC2A5B" w:rsidRDefault="00DC2A5B" w:rsidP="00DC2A5B"/>
          <w:p w:rsidR="00DC2A5B" w:rsidRDefault="00DC2A5B" w:rsidP="00DC2A5B">
            <w:r>
              <w:t>Se ha observado actuando con seguridad en sí misma (Confidence), realizando  con entusiasmo (Enthusiasm) las entrevistas y expresando sus opiniones en charlas grupales; igualmente demuestra aprecio (Appreciation) por su entorno, con un alto sentido de respeto (Respect) y tolerancia (Tolerance) por los amigos.</w:t>
            </w:r>
          </w:p>
          <w:p w:rsidR="00DC2A5B" w:rsidRPr="00B60D4E" w:rsidRDefault="00DC2A5B" w:rsidP="00A44361"/>
        </w:tc>
      </w:tr>
      <w:tr w:rsidR="00B60D4E" w:rsidRPr="00B60D4E" w:rsidTr="00B60D4E">
        <w:trPr>
          <w:gridBefore w:val="1"/>
          <w:wBefore w:w="38" w:type="dxa"/>
        </w:trPr>
        <w:tc>
          <w:tcPr>
            <w:tcW w:w="8978" w:type="dxa"/>
            <w:gridSpan w:val="2"/>
          </w:tcPr>
          <w:p w:rsidR="00B60D4E" w:rsidRDefault="00B60D4E" w:rsidP="00A44361">
            <w:r w:rsidRPr="00B60D4E">
              <w:t>20. Juan Camilo Villadiego Álvarez</w:t>
            </w:r>
          </w:p>
          <w:p w:rsidR="00EB1372" w:rsidRDefault="00EB1372" w:rsidP="00A44361"/>
          <w:p w:rsidR="00B60D4E" w:rsidRDefault="00B60D4E" w:rsidP="00A44361">
            <w:r>
              <w:t>Juan Camilo</w:t>
            </w:r>
            <w:r w:rsidRPr="00B60D4E">
              <w:t xml:space="preserve"> ha evidenciado características</w:t>
            </w:r>
            <w:r>
              <w:t xml:space="preserve"> propias de un niño indagador (I</w:t>
            </w:r>
            <w:r w:rsidRPr="00B60D4E">
              <w:t>nquierer), haciendo preguntas sobre diversos tema</w:t>
            </w:r>
            <w:r>
              <w:t xml:space="preserve">s, mostrando curiosidad por </w:t>
            </w:r>
            <w:r w:rsidRPr="00B60D4E">
              <w:t xml:space="preserve"> aquello que lo rodea y compartiendo </w:t>
            </w:r>
            <w:r>
              <w:t xml:space="preserve">con amigos y profesores </w:t>
            </w:r>
            <w:r w:rsidRPr="00B60D4E">
              <w:t xml:space="preserve"> sus descubrimientos en las entre</w:t>
            </w:r>
            <w:r>
              <w:t>vistas que ha realizado con</w:t>
            </w:r>
            <w:r w:rsidRPr="00B60D4E">
              <w:t xml:space="preserve"> entusiasmo; evidenciando a la vez ser informado (Knowledgeable), otro atributo de </w:t>
            </w:r>
            <w:del w:id="57" w:author="Sidey" w:date="2012-12-09T12:51:00Z">
              <w:r w:rsidRPr="00B60D4E" w:rsidDel="009E0B59">
                <w:delText>nuestro</w:delText>
              </w:r>
            </w:del>
            <w:r w:rsidRPr="00B60D4E">
              <w:t xml:space="preserve"> perfil IB. Se ha observado como un pensador (Thinker), al analizar cada situación y sacar conclusiones acertadas sobre los temas v</w:t>
            </w:r>
            <w:r>
              <w:t>istos. Estamos motivando a Juan Camilo</w:t>
            </w:r>
            <w:r w:rsidRPr="00B60D4E">
              <w:t xml:space="preserve"> para que adquiera habilidades propias que le permitan ser un niño solidario (Caring) y así pueda  alcanzar el atributo de ser, ademá</w:t>
            </w:r>
            <w:r>
              <w:t>s, equilibrado (Balanced). Juan Camilo</w:t>
            </w:r>
            <w:r w:rsidRPr="00B60D4E">
              <w:t xml:space="preserve"> se ha mostrado con mentalidad abierta (Open- Minded) al aceptar diversas sugerencias de los amigos para realizar un buen trabajo en equipo.</w:t>
            </w:r>
          </w:p>
          <w:p w:rsidR="00B60D4E" w:rsidRDefault="00B60D4E" w:rsidP="00A44361"/>
          <w:p w:rsidR="00B60D4E" w:rsidRDefault="00B60D4E" w:rsidP="00B60D4E">
            <w:r>
              <w:t>En cuanto a las actitudes, Juan Camilo se muestra seguro (Confidence), realiza con entusiasmo (Enthusiasm) cada propuesta de trabajo. Seguimos acompañándolo para que muestre más aprecio (Appreciation) y respeto (Respect) por las personas y por los objetos que lo rodean.</w:t>
            </w:r>
          </w:p>
          <w:p w:rsidR="00B60D4E" w:rsidRDefault="00B60D4E" w:rsidP="00A44361">
            <w:r>
              <w:t xml:space="preserve">Por otra parte, </w:t>
            </w:r>
            <w:r w:rsidRPr="00B60D4E">
              <w:t xml:space="preserve"> se ha destacado por ser un niño tolerante (Tolerance) </w:t>
            </w:r>
            <w:r w:rsidR="00DC2A5B">
              <w:t xml:space="preserve">en las relaciones con </w:t>
            </w:r>
            <w:r w:rsidR="00DC2A5B">
              <w:lastRenderedPageBreak/>
              <w:t>compañeros y compañeras de la clase.</w:t>
            </w:r>
          </w:p>
          <w:p w:rsidR="00B60D4E" w:rsidRPr="00B60D4E" w:rsidRDefault="00B60D4E" w:rsidP="00A44361"/>
        </w:tc>
      </w:tr>
    </w:tbl>
    <w:p w:rsidR="00265373" w:rsidRPr="00503135" w:rsidRDefault="00291551" w:rsidP="00B60D4E"/>
    <w:sectPr w:rsidR="00265373" w:rsidRPr="0050313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7FCD"/>
    <w:multiLevelType w:val="hybridMultilevel"/>
    <w:tmpl w:val="238628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4F"/>
    <w:rsid w:val="000A2B6A"/>
    <w:rsid w:val="000D56A6"/>
    <w:rsid w:val="00153981"/>
    <w:rsid w:val="00170FA7"/>
    <w:rsid w:val="001C4B8A"/>
    <w:rsid w:val="00220CFC"/>
    <w:rsid w:val="00291551"/>
    <w:rsid w:val="004A35E4"/>
    <w:rsid w:val="004A406A"/>
    <w:rsid w:val="004B0ADA"/>
    <w:rsid w:val="004B3C18"/>
    <w:rsid w:val="004E514D"/>
    <w:rsid w:val="00501521"/>
    <w:rsid w:val="00503135"/>
    <w:rsid w:val="00513090"/>
    <w:rsid w:val="0053720B"/>
    <w:rsid w:val="00550D79"/>
    <w:rsid w:val="00575D4E"/>
    <w:rsid w:val="00625D15"/>
    <w:rsid w:val="00677410"/>
    <w:rsid w:val="007F6A37"/>
    <w:rsid w:val="0080594F"/>
    <w:rsid w:val="00832238"/>
    <w:rsid w:val="008445DE"/>
    <w:rsid w:val="0086778C"/>
    <w:rsid w:val="00895F5D"/>
    <w:rsid w:val="008F520E"/>
    <w:rsid w:val="00902408"/>
    <w:rsid w:val="00930A70"/>
    <w:rsid w:val="009E0B59"/>
    <w:rsid w:val="00A16949"/>
    <w:rsid w:val="00B21552"/>
    <w:rsid w:val="00B542C0"/>
    <w:rsid w:val="00B60D4E"/>
    <w:rsid w:val="00BE4B3A"/>
    <w:rsid w:val="00CF56AA"/>
    <w:rsid w:val="00DC2A5B"/>
    <w:rsid w:val="00DE251E"/>
    <w:rsid w:val="00E01F67"/>
    <w:rsid w:val="00EB1372"/>
    <w:rsid w:val="00EF313A"/>
    <w:rsid w:val="00F1167B"/>
    <w:rsid w:val="00FD1B98"/>
    <w:rsid w:val="00FF59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5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75D4E"/>
    <w:pPr>
      <w:ind w:left="720"/>
      <w:contextualSpacing/>
    </w:pPr>
  </w:style>
  <w:style w:type="paragraph" w:styleId="Textodeglobo">
    <w:name w:val="Balloon Text"/>
    <w:basedOn w:val="Normal"/>
    <w:link w:val="TextodegloboCar"/>
    <w:uiPriority w:val="99"/>
    <w:semiHidden/>
    <w:unhideWhenUsed/>
    <w:rsid w:val="00220C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0C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05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75D4E"/>
    <w:pPr>
      <w:ind w:left="720"/>
      <w:contextualSpacing/>
    </w:pPr>
  </w:style>
  <w:style w:type="paragraph" w:styleId="Textodeglobo">
    <w:name w:val="Balloon Text"/>
    <w:basedOn w:val="Normal"/>
    <w:link w:val="TextodegloboCar"/>
    <w:uiPriority w:val="99"/>
    <w:semiHidden/>
    <w:unhideWhenUsed/>
    <w:rsid w:val="00220C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0C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3569</Words>
  <Characters>19634</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ayerbe</dc:creator>
  <cp:lastModifiedBy>cfayad</cp:lastModifiedBy>
  <cp:revision>2</cp:revision>
  <dcterms:created xsi:type="dcterms:W3CDTF">2012-12-10T03:49:00Z</dcterms:created>
  <dcterms:modified xsi:type="dcterms:W3CDTF">2012-12-10T03:49:00Z</dcterms:modified>
</cp:coreProperties>
</file>